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A47D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A0678">
      <w:fldChar w:fldCharType="begin"/>
    </w:r>
    <w:r w:rsidR="000A0678">
      <w:instrText xml:space="preserve"> SECTIONPAGES  \* Arabic  \* MERGEFORMAT </w:instrText>
    </w:r>
    <w:r w:rsidR="000A0678">
      <w:fldChar w:fldCharType="separate"/>
    </w:r>
    <w:r w:rsidR="000A0678" w:rsidRPr="000A0678">
      <w:rPr>
        <w:rFonts w:cs="Arial"/>
        <w:noProof/>
        <w:sz w:val="14"/>
        <w:szCs w:val="14"/>
      </w:rPr>
      <w:t>1</w:t>
    </w:r>
    <w:r w:rsidR="000A067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ins w:id="1" w:author="Vancová Lenka" w:date="2022-09-08T09:53:00Z">
            <w:r w:rsidR="000A0678">
              <w:rPr>
                <w:rFonts w:ascii="Verdana" w:eastAsia="Calibri" w:hAnsi="Verdana"/>
                <w:sz w:val="18"/>
                <w:szCs w:val="18"/>
              </w:rPr>
              <w:t>9</w:t>
            </w:r>
          </w:ins>
          <w:del w:id="2" w:author="Vancová Lenka" w:date="2022-09-08T09:53:00Z">
            <w:r w:rsidR="005452CE" w:rsidRPr="00FF2EAC" w:rsidDel="000A0678">
              <w:rPr>
                <w:rFonts w:ascii="Verdana" w:eastAsia="Calibri" w:hAnsi="Verdana"/>
                <w:sz w:val="18"/>
                <w:szCs w:val="18"/>
              </w:rPr>
              <w:delText>6</w:delText>
            </w:r>
          </w:del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ancová Lenka">
    <w15:presenceInfo w15:providerId="AD" w15:userId="S-1-5-21-3656830906-3839017365-80349702-381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0678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F4925D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AAE68D-0822-4BE2-910B-4D0230FE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13</cp:revision>
  <cp:lastPrinted>2018-03-26T11:24:00Z</cp:lastPrinted>
  <dcterms:created xsi:type="dcterms:W3CDTF">2020-06-02T09:52:00Z</dcterms:created>
  <dcterms:modified xsi:type="dcterms:W3CDTF">2022-09-08T07:53:00Z</dcterms:modified>
</cp:coreProperties>
</file>